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391" w14:textId="32C1DC93" w:rsidR="00FE53F3" w:rsidRPr="007A7045" w:rsidRDefault="00FE53F3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045">
        <w:rPr>
          <w:rFonts w:ascii="Times New Roman" w:hAnsi="Times New Roman" w:cs="Times New Roman"/>
          <w:sz w:val="24"/>
          <w:szCs w:val="24"/>
        </w:rPr>
        <w:t>EELNÕU</w:t>
      </w:r>
    </w:p>
    <w:p w14:paraId="3B7E7826" w14:textId="6FFE6661" w:rsidR="00FE53F3" w:rsidRPr="007A7045" w:rsidRDefault="00B21115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FE53F3">
        <w:rPr>
          <w:rFonts w:ascii="Times New Roman" w:hAnsi="Times New Roman" w:cs="Times New Roman"/>
          <w:sz w:val="24"/>
          <w:szCs w:val="24"/>
        </w:rPr>
        <w:t>.</w:t>
      </w:r>
      <w:r w:rsidR="00FE53F3" w:rsidRPr="007A7045">
        <w:rPr>
          <w:rFonts w:ascii="Times New Roman" w:hAnsi="Times New Roman" w:cs="Times New Roman"/>
          <w:sz w:val="24"/>
          <w:szCs w:val="24"/>
        </w:rPr>
        <w:t>0</w:t>
      </w:r>
      <w:r w:rsidR="00FE53F3">
        <w:rPr>
          <w:rFonts w:ascii="Times New Roman" w:hAnsi="Times New Roman" w:cs="Times New Roman"/>
          <w:sz w:val="24"/>
          <w:szCs w:val="24"/>
        </w:rPr>
        <w:t>5</w:t>
      </w:r>
      <w:r w:rsidR="00FE53F3" w:rsidRPr="007A7045">
        <w:rPr>
          <w:rFonts w:ascii="Times New Roman" w:hAnsi="Times New Roman" w:cs="Times New Roman"/>
          <w:sz w:val="24"/>
          <w:szCs w:val="24"/>
        </w:rPr>
        <w:t>.202</w:t>
      </w:r>
      <w:r w:rsidR="00C96FD7">
        <w:rPr>
          <w:rFonts w:ascii="Times New Roman" w:hAnsi="Times New Roman" w:cs="Times New Roman"/>
          <w:sz w:val="24"/>
          <w:szCs w:val="24"/>
        </w:rPr>
        <w:t>4</w:t>
      </w:r>
    </w:p>
    <w:p w14:paraId="7DD425AA" w14:textId="77777777" w:rsidR="00FE53F3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5DF1F" w14:textId="1455A403" w:rsidR="00FE53F3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37A">
        <w:rPr>
          <w:rFonts w:ascii="Times New Roman" w:hAnsi="Times New Roman" w:cs="Times New Roman"/>
          <w:b/>
          <w:bCs/>
          <w:sz w:val="32"/>
          <w:szCs w:val="32"/>
        </w:rPr>
        <w:t>Töölepingu seaduse muutmise seadus</w:t>
      </w:r>
    </w:p>
    <w:p w14:paraId="323D858C" w14:textId="77777777" w:rsidR="00FE53F3" w:rsidRPr="007A7045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97F82" w14:textId="594CECAD" w:rsidR="00FE53F3" w:rsidRDefault="00FE53F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Töölepingu seaduses tehakse järgmised muudatused:</w:t>
      </w:r>
    </w:p>
    <w:p w14:paraId="778BCED4" w14:textId="77777777" w:rsidR="001560D0" w:rsidRDefault="001560D0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8E6A6" w14:textId="7B14ED6F" w:rsidR="001560D0" w:rsidRPr="002D2CB3" w:rsidRDefault="002D2CB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CB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paragrahvi </w:t>
      </w:r>
      <w:r w:rsidR="001560D0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A5D">
        <w:rPr>
          <w:rFonts w:ascii="Times New Roman" w:hAnsi="Times New Roman" w:cs="Times New Roman"/>
          <w:sz w:val="24"/>
          <w:szCs w:val="24"/>
        </w:rPr>
        <w:t xml:space="preserve">lõiget 1 </w:t>
      </w:r>
      <w:r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D27A5D">
        <w:rPr>
          <w:rFonts w:ascii="Times New Roman" w:hAnsi="Times New Roman" w:cs="Times New Roman"/>
          <w:sz w:val="24"/>
          <w:szCs w:val="24"/>
        </w:rPr>
        <w:t>teise lausega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0342A05" w14:textId="77777777" w:rsidR="002D2CB3" w:rsidRDefault="002D2CB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2C16A" w14:textId="3FEFE271" w:rsidR="001C157A" w:rsidRPr="002D2CB3" w:rsidRDefault="002D2CB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A2742" w:rsidRPr="002A2742">
        <w:rPr>
          <w:rFonts w:ascii="Times New Roman" w:hAnsi="Times New Roman" w:cs="Times New Roman"/>
          <w:sz w:val="24"/>
          <w:szCs w:val="24"/>
        </w:rPr>
        <w:t>Tööaega ei või kokku leppida ajavahemikuna, välja arvatud</w:t>
      </w:r>
      <w:r w:rsidR="00326276">
        <w:rPr>
          <w:rFonts w:ascii="Times New Roman" w:hAnsi="Times New Roman" w:cs="Times New Roman"/>
          <w:sz w:val="24"/>
          <w:szCs w:val="24"/>
        </w:rPr>
        <w:t xml:space="preserve"> käesoleva seaduse</w:t>
      </w:r>
      <w:r w:rsidR="002A2742" w:rsidRPr="002A2742">
        <w:rPr>
          <w:rFonts w:ascii="Times New Roman" w:hAnsi="Times New Roman" w:cs="Times New Roman"/>
          <w:sz w:val="24"/>
          <w:szCs w:val="24"/>
        </w:rPr>
        <w:t xml:space="preserve"> §-s 43</w:t>
      </w:r>
      <w:r w:rsidR="002A2742" w:rsidRPr="00D27A5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A2742" w:rsidRPr="002A2742">
        <w:rPr>
          <w:rFonts w:ascii="Times New Roman" w:hAnsi="Times New Roman" w:cs="Times New Roman"/>
          <w:sz w:val="24"/>
          <w:szCs w:val="24"/>
        </w:rPr>
        <w:t xml:space="preserve"> sätestatud juhul.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50D8EC5" w14:textId="77777777" w:rsidR="00FE53F3" w:rsidRDefault="00FE53F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AEEAA" w14:textId="1A5A50D7" w:rsidR="00FE53F3" w:rsidRDefault="002D2CB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E53F3" w:rsidRPr="0035727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E53F3">
        <w:rPr>
          <w:rFonts w:ascii="Times New Roman" w:hAnsi="Times New Roman" w:cs="Times New Roman"/>
          <w:sz w:val="24"/>
          <w:szCs w:val="24"/>
        </w:rPr>
        <w:t xml:space="preserve"> </w:t>
      </w:r>
      <w:r w:rsidR="00FE53F3" w:rsidRPr="007A7045">
        <w:rPr>
          <w:rFonts w:ascii="Times New Roman" w:hAnsi="Times New Roman" w:cs="Times New Roman"/>
          <w:sz w:val="24"/>
          <w:szCs w:val="24"/>
        </w:rPr>
        <w:t xml:space="preserve">seadust </w:t>
      </w:r>
      <w:r w:rsidR="00FE53F3" w:rsidRPr="0034757F">
        <w:rPr>
          <w:rFonts w:ascii="Times New Roman" w:hAnsi="Times New Roman" w:cs="Times New Roman"/>
          <w:sz w:val="24"/>
          <w:szCs w:val="24"/>
        </w:rPr>
        <w:t>täiendatakse §-ga 43</w:t>
      </w:r>
      <w:r w:rsidR="004C046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53F3" w:rsidRPr="0034757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E12B417" w14:textId="77777777" w:rsidR="00FE53F3" w:rsidRPr="0034757F" w:rsidRDefault="00FE53F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3C95F" w14:textId="6C624CB1" w:rsidR="00FE53F3" w:rsidRPr="00234432" w:rsidRDefault="00FE53F3" w:rsidP="00FE53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69700508"/>
      <w:r w:rsidRPr="00234432">
        <w:rPr>
          <w:rFonts w:ascii="Times New Roman" w:hAnsi="Times New Roman" w:cs="Times New Roman"/>
          <w:bCs/>
          <w:sz w:val="24"/>
          <w:szCs w:val="24"/>
        </w:rPr>
        <w:t>„</w:t>
      </w:r>
      <w:r w:rsidRPr="00234432">
        <w:rPr>
          <w:rFonts w:ascii="Times New Roman" w:hAnsi="Times New Roman" w:cs="Times New Roman"/>
          <w:b/>
          <w:sz w:val="24"/>
          <w:szCs w:val="24"/>
        </w:rPr>
        <w:t>§ 43</w:t>
      </w:r>
      <w:r w:rsidR="0028612B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344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8612B">
        <w:rPr>
          <w:rFonts w:ascii="Times New Roman" w:hAnsi="Times New Roman" w:cs="Times New Roman"/>
          <w:b/>
          <w:sz w:val="24"/>
          <w:szCs w:val="24"/>
        </w:rPr>
        <w:t>Paindliku tööaja</w:t>
      </w:r>
      <w:r w:rsidR="005F3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12B">
        <w:rPr>
          <w:rFonts w:ascii="Times New Roman" w:hAnsi="Times New Roman" w:cs="Times New Roman"/>
          <w:b/>
          <w:sz w:val="24"/>
          <w:szCs w:val="24"/>
        </w:rPr>
        <w:t>kokkulep</w:t>
      </w:r>
      <w:r w:rsidR="00086916">
        <w:rPr>
          <w:rFonts w:ascii="Times New Roman" w:hAnsi="Times New Roman" w:cs="Times New Roman"/>
          <w:b/>
          <w:sz w:val="24"/>
          <w:szCs w:val="24"/>
        </w:rPr>
        <w:t>e</w:t>
      </w:r>
    </w:p>
    <w:p w14:paraId="76A11474" w14:textId="77777777" w:rsidR="00FE53F3" w:rsidRDefault="00FE53F3" w:rsidP="00FE53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668217" w14:textId="132532D9" w:rsidR="00114FF4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A9">
        <w:rPr>
          <w:rFonts w:ascii="Times New Roman" w:hAnsi="Times New Roman" w:cs="Times New Roman"/>
          <w:bCs/>
          <w:sz w:val="24"/>
          <w:szCs w:val="24"/>
        </w:rPr>
        <w:t>(1) Tööandja või</w:t>
      </w:r>
      <w:r w:rsidR="00526E2D">
        <w:rPr>
          <w:rFonts w:ascii="Times New Roman" w:hAnsi="Times New Roman" w:cs="Times New Roman"/>
          <w:bCs/>
          <w:sz w:val="24"/>
          <w:szCs w:val="24"/>
        </w:rPr>
        <w:t>b</w:t>
      </w:r>
      <w:r w:rsidRPr="00F21FA9">
        <w:rPr>
          <w:rFonts w:ascii="Times New Roman" w:hAnsi="Times New Roman" w:cs="Times New Roman"/>
          <w:bCs/>
          <w:sz w:val="24"/>
          <w:szCs w:val="24"/>
        </w:rPr>
        <w:t xml:space="preserve"> </w:t>
      </w:r>
      <w:ins w:id="1" w:author="Kärt Voor" w:date="2024-06-19T14:28:00Z">
        <w:r w:rsidR="00A71AC4">
          <w:rPr>
            <w:rFonts w:ascii="Times New Roman" w:hAnsi="Times New Roman" w:cs="Times New Roman"/>
            <w:bCs/>
            <w:sz w:val="24"/>
            <w:szCs w:val="24"/>
          </w:rPr>
          <w:t xml:space="preserve">kirjalikult </w:t>
        </w:r>
      </w:ins>
      <w:r w:rsidR="00F21FA9" w:rsidRPr="00F21FA9">
        <w:rPr>
          <w:rFonts w:ascii="Times New Roman" w:hAnsi="Times New Roman" w:cs="Times New Roman"/>
          <w:bCs/>
          <w:sz w:val="24"/>
          <w:szCs w:val="24"/>
        </w:rPr>
        <w:t xml:space="preserve">sõlmida </w:t>
      </w:r>
      <w:del w:id="2" w:author="Kärt Voor" w:date="2024-06-19T14:28:00Z">
        <w:r w:rsidR="00BD0F57" w:rsidRPr="00F21FA9" w:rsidDel="00A71AC4">
          <w:rPr>
            <w:rFonts w:ascii="Times New Roman" w:hAnsi="Times New Roman" w:cs="Times New Roman"/>
            <w:bCs/>
            <w:sz w:val="24"/>
            <w:szCs w:val="24"/>
          </w:rPr>
          <w:delText>kirjaliku</w:delText>
        </w:r>
        <w:r w:rsidR="0032740D" w:rsidDel="00A71AC4">
          <w:rPr>
            <w:rFonts w:ascii="Times New Roman" w:hAnsi="Times New Roman" w:cs="Times New Roman"/>
            <w:bCs/>
            <w:sz w:val="24"/>
            <w:szCs w:val="24"/>
          </w:rPr>
          <w:delText>lt</w:delText>
        </w:r>
        <w:r w:rsidR="00BD0F57" w:rsidRPr="00F21FA9" w:rsidDel="00A71AC4">
          <w:rPr>
            <w:rFonts w:ascii="Times New Roman" w:hAnsi="Times New Roman" w:cs="Times New Roman"/>
            <w:bCs/>
            <w:sz w:val="24"/>
            <w:szCs w:val="24"/>
          </w:rPr>
          <w:delText xml:space="preserve"> </w:delText>
        </w:r>
      </w:del>
      <w:r w:rsidR="00114FF4" w:rsidRPr="00F21FA9">
        <w:rPr>
          <w:rFonts w:ascii="Times New Roman" w:hAnsi="Times New Roman" w:cs="Times New Roman"/>
          <w:bCs/>
          <w:sz w:val="24"/>
          <w:szCs w:val="24"/>
        </w:rPr>
        <w:t>paindliku tööaja kokkulep</w:t>
      </w:r>
      <w:r w:rsidR="009C797B">
        <w:rPr>
          <w:rFonts w:ascii="Times New Roman" w:hAnsi="Times New Roman" w:cs="Times New Roman"/>
          <w:bCs/>
          <w:sz w:val="24"/>
          <w:szCs w:val="24"/>
        </w:rPr>
        <w:t>p</w:t>
      </w:r>
      <w:r w:rsidR="00114FF4" w:rsidRPr="00F21FA9">
        <w:rPr>
          <w:rFonts w:ascii="Times New Roman" w:hAnsi="Times New Roman" w:cs="Times New Roman"/>
          <w:bCs/>
          <w:sz w:val="24"/>
          <w:szCs w:val="24"/>
        </w:rPr>
        <w:t>e, mille kohaselt töötaja tööaeg jaguneb kokkulepitud töötundideks ja lisatundideks</w:t>
      </w:r>
      <w:r w:rsidR="00526E2D">
        <w:rPr>
          <w:rFonts w:ascii="Times New Roman" w:hAnsi="Times New Roman" w:cs="Times New Roman"/>
          <w:bCs/>
          <w:sz w:val="24"/>
          <w:szCs w:val="24"/>
        </w:rPr>
        <w:t>, töötajaga</w:t>
      </w:r>
      <w:ins w:id="3" w:author="Kärt Voor" w:date="2024-06-19T14:40:00Z">
        <w:r w:rsidR="000D0BAC">
          <w:rPr>
            <w:rFonts w:ascii="Times New Roman" w:hAnsi="Times New Roman" w:cs="Times New Roman"/>
            <w:bCs/>
            <w:sz w:val="24"/>
            <w:szCs w:val="24"/>
          </w:rPr>
          <w:t>, kelle puhul on täidetud</w:t>
        </w:r>
      </w:ins>
      <w:ins w:id="4" w:author="Kärt Voor" w:date="2024-06-19T15:46:00Z">
        <w:r w:rsidR="00B17D53">
          <w:rPr>
            <w:rFonts w:ascii="Times New Roman" w:hAnsi="Times New Roman" w:cs="Times New Roman"/>
            <w:bCs/>
            <w:sz w:val="24"/>
            <w:szCs w:val="24"/>
          </w:rPr>
          <w:t xml:space="preserve"> vähemalt</w:t>
        </w:r>
      </w:ins>
      <w:ins w:id="5" w:author="Kärt Voor" w:date="2024-06-19T14:40:00Z">
        <w:r w:rsidR="000D0BAC">
          <w:rPr>
            <w:rFonts w:ascii="Times New Roman" w:hAnsi="Times New Roman" w:cs="Times New Roman"/>
            <w:bCs/>
            <w:sz w:val="24"/>
            <w:szCs w:val="24"/>
          </w:rPr>
          <w:t xml:space="preserve"> üks järgmistest tingimustest</w:t>
        </w:r>
      </w:ins>
      <w:r w:rsidR="00526E2D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C19761" w14:textId="1E958FD0" w:rsidR="00A70B2C" w:rsidRDefault="00CC1CF7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_Hlk165371342"/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del w:id="7" w:author="Kärt Voor" w:date="2024-06-19T15:46:00Z">
        <w:r w:rsidR="00114FF4" w:rsidRPr="00114FF4" w:rsidDel="00B17D53">
          <w:rPr>
            <w:rFonts w:ascii="Times New Roman" w:hAnsi="Times New Roman" w:cs="Times New Roman"/>
            <w:bCs/>
            <w:sz w:val="24"/>
            <w:szCs w:val="24"/>
          </w:rPr>
          <w:delText xml:space="preserve">kes </w:delText>
        </w:r>
      </w:del>
      <w:ins w:id="8" w:author="Kärt Voor" w:date="2024-06-19T15:46:00Z">
        <w:r w:rsidR="00B17D53">
          <w:rPr>
            <w:rFonts w:ascii="Times New Roman" w:hAnsi="Times New Roman" w:cs="Times New Roman"/>
            <w:bCs/>
            <w:sz w:val="24"/>
            <w:szCs w:val="24"/>
          </w:rPr>
          <w:t>töötaja</w:t>
        </w:r>
        <w:r w:rsidR="00B17D53" w:rsidRPr="00114FF4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114FF4" w:rsidRPr="00114FF4">
        <w:rPr>
          <w:rFonts w:ascii="Times New Roman" w:hAnsi="Times New Roman" w:cs="Times New Roman"/>
          <w:bCs/>
          <w:sz w:val="24"/>
          <w:szCs w:val="24"/>
        </w:rPr>
        <w:t>omandab põhi-, kesk- või kõrgharidust</w:t>
      </w:r>
      <w:r w:rsidR="00A70B2C">
        <w:rPr>
          <w:rFonts w:ascii="Times New Roman" w:hAnsi="Times New Roman" w:cs="Times New Roman"/>
          <w:bCs/>
          <w:sz w:val="24"/>
          <w:szCs w:val="24"/>
        </w:rPr>
        <w:t>;</w:t>
      </w:r>
    </w:p>
    <w:p w14:paraId="2FCDD440" w14:textId="56C75E2F" w:rsidR="00A70B2C" w:rsidRDefault="00A70B2C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del w:id="9" w:author="Kärt Voor" w:date="2024-06-19T15:46:00Z">
        <w:r w:rsidDel="00B17D53">
          <w:rPr>
            <w:rFonts w:ascii="Times New Roman" w:hAnsi="Times New Roman" w:cs="Times New Roman"/>
            <w:bCs/>
            <w:sz w:val="24"/>
            <w:szCs w:val="24"/>
          </w:rPr>
          <w:delText xml:space="preserve">kes </w:delText>
        </w:r>
      </w:del>
      <w:ins w:id="10" w:author="Kärt Voor" w:date="2024-06-19T15:46:00Z">
        <w:r w:rsidR="00B17D53">
          <w:rPr>
            <w:rFonts w:ascii="Times New Roman" w:hAnsi="Times New Roman" w:cs="Times New Roman"/>
            <w:bCs/>
            <w:sz w:val="24"/>
            <w:szCs w:val="24"/>
          </w:rPr>
          <w:t xml:space="preserve">töötaja </w:t>
        </w:r>
      </w:ins>
      <w:r>
        <w:rPr>
          <w:rFonts w:ascii="Times New Roman" w:hAnsi="Times New Roman" w:cs="Times New Roman"/>
          <w:bCs/>
          <w:sz w:val="24"/>
          <w:szCs w:val="24"/>
        </w:rPr>
        <w:t>on vanaduspensioniealine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 või jäänud ennetähtaegsel</w:t>
      </w:r>
      <w:r w:rsidR="00AF7300">
        <w:rPr>
          <w:rFonts w:ascii="Times New Roman" w:hAnsi="Times New Roman" w:cs="Times New Roman"/>
          <w:bCs/>
          <w:sz w:val="24"/>
          <w:szCs w:val="24"/>
        </w:rPr>
        <w:t>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 vanaduspensionile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13895775" w14:textId="7002015B" w:rsidR="009716D6" w:rsidRDefault="00A70B2C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</w:t>
      </w:r>
      <w:del w:id="11" w:author="Kärt Voor" w:date="2024-06-19T15:46:00Z">
        <w:r w:rsidDel="00B17D53">
          <w:rPr>
            <w:rFonts w:ascii="Times New Roman" w:hAnsi="Times New Roman" w:cs="Times New Roman"/>
            <w:bCs/>
            <w:sz w:val="24"/>
            <w:szCs w:val="24"/>
          </w:rPr>
          <w:delText>ke</w:delText>
        </w:r>
        <w:r w:rsidR="0043376E" w:rsidDel="00B17D53">
          <w:rPr>
            <w:rFonts w:ascii="Times New Roman" w:hAnsi="Times New Roman" w:cs="Times New Roman"/>
            <w:bCs/>
            <w:sz w:val="24"/>
            <w:szCs w:val="24"/>
          </w:rPr>
          <w:delText xml:space="preserve">s </w:delText>
        </w:r>
      </w:del>
      <w:ins w:id="12" w:author="Kärt Voor" w:date="2024-06-19T15:46:00Z">
        <w:r w:rsidR="00B17D53">
          <w:rPr>
            <w:rFonts w:ascii="Times New Roman" w:hAnsi="Times New Roman" w:cs="Times New Roman"/>
            <w:bCs/>
            <w:sz w:val="24"/>
            <w:szCs w:val="24"/>
          </w:rPr>
          <w:t xml:space="preserve">töötaja </w:t>
        </w:r>
      </w:ins>
      <w:r w:rsidR="0043376E">
        <w:rPr>
          <w:rFonts w:ascii="Times New Roman" w:hAnsi="Times New Roman" w:cs="Times New Roman"/>
          <w:bCs/>
          <w:sz w:val="24"/>
          <w:szCs w:val="24"/>
        </w:rPr>
        <w:t>on vähenenud töövõimega</w:t>
      </w:r>
      <w:r w:rsidR="00312E9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2BD55B6" w14:textId="4AE3505C" w:rsidR="00143D84" w:rsidRDefault="003D789F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CC1CF7">
        <w:rPr>
          <w:rFonts w:ascii="Times New Roman" w:hAnsi="Times New Roman" w:cs="Times New Roman"/>
          <w:bCs/>
          <w:sz w:val="24"/>
          <w:szCs w:val="24"/>
        </w:rPr>
        <w:t xml:space="preserve">) </w:t>
      </w:r>
      <w:del w:id="13" w:author="Kärt Voor" w:date="2024-06-19T15:46:00Z">
        <w:r w:rsidR="00143D84" w:rsidDel="00B17D53">
          <w:rPr>
            <w:rFonts w:ascii="Times New Roman" w:hAnsi="Times New Roman" w:cs="Times New Roman"/>
            <w:bCs/>
            <w:sz w:val="24"/>
            <w:szCs w:val="24"/>
          </w:rPr>
          <w:delText xml:space="preserve">kellele </w:delText>
        </w:r>
      </w:del>
      <w:ins w:id="14" w:author="Kärt Voor" w:date="2024-06-19T15:46:00Z">
        <w:r w:rsidR="00B17D53">
          <w:rPr>
            <w:rFonts w:ascii="Times New Roman" w:hAnsi="Times New Roman" w:cs="Times New Roman"/>
            <w:bCs/>
            <w:sz w:val="24"/>
            <w:szCs w:val="24"/>
          </w:rPr>
          <w:t xml:space="preserve">töötajale </w:t>
        </w:r>
      </w:ins>
      <w:r w:rsidR="00143D84">
        <w:rPr>
          <w:rFonts w:ascii="Times New Roman" w:hAnsi="Times New Roman" w:cs="Times New Roman"/>
          <w:bCs/>
          <w:sz w:val="24"/>
          <w:szCs w:val="24"/>
        </w:rPr>
        <w:t>on paindliku tööaja kokkuleppe sõlmimise võimalus ette nähtud</w:t>
      </w:r>
      <w:r w:rsidR="00143D84" w:rsidRPr="00143D84">
        <w:rPr>
          <w:rFonts w:ascii="Times New Roman" w:hAnsi="Times New Roman" w:cs="Times New Roman"/>
          <w:bCs/>
          <w:sz w:val="24"/>
          <w:szCs w:val="24"/>
        </w:rPr>
        <w:t xml:space="preserve"> kollektiivlepingus</w:t>
      </w:r>
      <w:r w:rsidR="00143D84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6"/>
    <w:bookmarkEnd w:id="0"/>
    <w:p w14:paraId="71593C38" w14:textId="77777777" w:rsidR="00526E2D" w:rsidRDefault="00526E2D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435814" w14:textId="51BD3160" w:rsidR="00526E2D" w:rsidRDefault="00526E2D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commentRangeStart w:id="15"/>
      <w:r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Paindliku tööaja kokkuleppe </w:t>
      </w:r>
      <w:r>
        <w:rPr>
          <w:rFonts w:ascii="Times New Roman" w:hAnsi="Times New Roman" w:cs="Times New Roman"/>
          <w:bCs/>
          <w:sz w:val="24"/>
          <w:szCs w:val="24"/>
        </w:rPr>
        <w:t>alusel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 võib</w:t>
      </w:r>
      <w:r>
        <w:rPr>
          <w:rFonts w:ascii="Times New Roman" w:hAnsi="Times New Roman" w:cs="Times New Roman"/>
          <w:bCs/>
          <w:sz w:val="24"/>
          <w:szCs w:val="24"/>
        </w:rPr>
        <w:t xml:space="preserve"> töötaja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6" w:name="_Hlk165371376"/>
      <w:r w:rsidRPr="00A70C04">
        <w:rPr>
          <w:rFonts w:ascii="Times New Roman" w:hAnsi="Times New Roman" w:cs="Times New Roman"/>
          <w:bCs/>
          <w:sz w:val="24"/>
          <w:szCs w:val="24"/>
        </w:rPr>
        <w:t>lisaks kokkulepitud töö</w:t>
      </w:r>
      <w:r w:rsidR="00BD0F57">
        <w:rPr>
          <w:rFonts w:ascii="Times New Roman" w:hAnsi="Times New Roman" w:cs="Times New Roman"/>
          <w:bCs/>
          <w:sz w:val="24"/>
          <w:szCs w:val="24"/>
        </w:rPr>
        <w:t>tundide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le töötada </w:t>
      </w:r>
      <w:r>
        <w:rPr>
          <w:rFonts w:ascii="Times New Roman" w:hAnsi="Times New Roman" w:cs="Times New Roman"/>
          <w:bCs/>
          <w:sz w:val="24"/>
          <w:szCs w:val="24"/>
        </w:rPr>
        <w:t xml:space="preserve">kuni </w:t>
      </w:r>
      <w:r w:rsidR="005C2CC7">
        <w:rPr>
          <w:rFonts w:ascii="Times New Roman" w:hAnsi="Times New Roman" w:cs="Times New Roman"/>
          <w:bCs/>
          <w:sz w:val="24"/>
          <w:szCs w:val="24"/>
        </w:rPr>
        <w:t>kümme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F57">
        <w:rPr>
          <w:rFonts w:ascii="Times New Roman" w:hAnsi="Times New Roman" w:cs="Times New Roman"/>
          <w:bCs/>
          <w:sz w:val="24"/>
          <w:szCs w:val="24"/>
        </w:rPr>
        <w:t>lisa</w:t>
      </w:r>
      <w:r>
        <w:rPr>
          <w:rFonts w:ascii="Times New Roman" w:hAnsi="Times New Roman" w:cs="Times New Roman"/>
          <w:bCs/>
          <w:sz w:val="24"/>
          <w:szCs w:val="24"/>
        </w:rPr>
        <w:t>tundi seitsmepäevase ajavahemiku jooksul</w:t>
      </w:r>
      <w:r w:rsidRPr="00A70C04">
        <w:rPr>
          <w:rFonts w:ascii="Times New Roman" w:hAnsi="Times New Roman" w:cs="Times New Roman"/>
          <w:bCs/>
          <w:sz w:val="24"/>
          <w:szCs w:val="24"/>
        </w:rPr>
        <w:t>.</w:t>
      </w:r>
      <w:bookmarkEnd w:id="16"/>
      <w:r w:rsidR="00E112A4">
        <w:rPr>
          <w:rFonts w:ascii="Times New Roman" w:hAnsi="Times New Roman" w:cs="Times New Roman"/>
          <w:bCs/>
          <w:sz w:val="24"/>
          <w:szCs w:val="24"/>
        </w:rPr>
        <w:t xml:space="preserve"> </w:t>
      </w:r>
      <w:del w:id="17" w:author="Kärt Voor" w:date="2024-06-20T11:54:00Z">
        <w:r w:rsidR="004948F7" w:rsidRPr="004948F7" w:rsidDel="00407107">
          <w:rPr>
            <w:rFonts w:ascii="Times New Roman" w:hAnsi="Times New Roman" w:cs="Times New Roman"/>
            <w:bCs/>
            <w:sz w:val="24"/>
            <w:szCs w:val="24"/>
          </w:rPr>
          <w:delText xml:space="preserve">Nimetatud </w:delText>
        </w:r>
      </w:del>
      <w:ins w:id="18" w:author="Kärt Voor" w:date="2024-06-20T11:54:00Z">
        <w:r w:rsidR="00407107">
          <w:rPr>
            <w:rFonts w:ascii="Times New Roman" w:hAnsi="Times New Roman" w:cs="Times New Roman"/>
            <w:bCs/>
            <w:sz w:val="24"/>
            <w:szCs w:val="24"/>
          </w:rPr>
          <w:t>T</w:t>
        </w:r>
      </w:ins>
      <w:del w:id="19" w:author="Kärt Voor" w:date="2024-06-20T11:54:00Z">
        <w:r w:rsidR="004948F7" w:rsidRPr="004948F7" w:rsidDel="00407107">
          <w:rPr>
            <w:rFonts w:ascii="Times New Roman" w:hAnsi="Times New Roman" w:cs="Times New Roman"/>
            <w:bCs/>
            <w:sz w:val="24"/>
            <w:szCs w:val="24"/>
          </w:rPr>
          <w:delText>t</w:delText>
        </w:r>
      </w:del>
      <w:r w:rsidR="004948F7" w:rsidRPr="004948F7">
        <w:rPr>
          <w:rFonts w:ascii="Times New Roman" w:hAnsi="Times New Roman" w:cs="Times New Roman"/>
          <w:bCs/>
          <w:sz w:val="24"/>
          <w:szCs w:val="24"/>
        </w:rPr>
        <w:t>öö- ja lisatunnid võib kokku leppida ajavahemikuna</w:t>
      </w:r>
      <w:commentRangeEnd w:id="15"/>
      <w:r w:rsidR="000D0BAC">
        <w:rPr>
          <w:rStyle w:val="Kommentaariviide"/>
        </w:rPr>
        <w:commentReference w:id="15"/>
      </w:r>
      <w:r w:rsidR="00E112A4" w:rsidRPr="00E112A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E47BA7" w14:textId="77777777" w:rsidR="00143D84" w:rsidRDefault="00143D84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3B9BBD" w14:textId="61A4EA94" w:rsidR="00526E2D" w:rsidRDefault="00143D84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(3) Paindliku tööaja kokkulep</w:t>
      </w:r>
      <w:r w:rsidR="00554FB8">
        <w:rPr>
          <w:rFonts w:ascii="Times New Roman" w:hAnsi="Times New Roman" w:cs="Times New Roman"/>
          <w:bCs/>
          <w:sz w:val="24"/>
          <w:szCs w:val="24"/>
        </w:rPr>
        <w:t xml:space="preserve">pe </w:t>
      </w:r>
      <w:r w:rsidR="007B587D">
        <w:rPr>
          <w:rFonts w:ascii="Times New Roman" w:hAnsi="Times New Roman" w:cs="Times New Roman"/>
          <w:bCs/>
          <w:sz w:val="24"/>
          <w:szCs w:val="24"/>
        </w:rPr>
        <w:t xml:space="preserve">võib </w:t>
      </w:r>
      <w:r w:rsidR="00554FB8">
        <w:rPr>
          <w:rFonts w:ascii="Times New Roman" w:hAnsi="Times New Roman" w:cs="Times New Roman"/>
          <w:bCs/>
          <w:sz w:val="24"/>
          <w:szCs w:val="24"/>
        </w:rPr>
        <w:t>sõlmida</w:t>
      </w:r>
      <w:r w:rsidR="009C797B">
        <w:rPr>
          <w:rFonts w:ascii="Times New Roman" w:hAnsi="Times New Roman" w:cs="Times New Roman"/>
          <w:bCs/>
          <w:sz w:val="24"/>
          <w:szCs w:val="24"/>
        </w:rPr>
        <w:t xml:space="preserve"> töötaja</w:t>
      </w:r>
      <w:r w:rsidR="004948F7">
        <w:rPr>
          <w:rFonts w:ascii="Times New Roman" w:hAnsi="Times New Roman" w:cs="Times New Roman"/>
          <w:bCs/>
          <w:sz w:val="24"/>
          <w:szCs w:val="24"/>
        </w:rPr>
        <w:t>ga, kelle</w:t>
      </w:r>
      <w:r w:rsidR="00526E2D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E383C34" w14:textId="038FE129" w:rsidR="00526E2D" w:rsidRDefault="00526E2D" w:rsidP="00114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CC1CF7" w:rsidRPr="0087289A">
        <w:rPr>
          <w:rFonts w:ascii="Times New Roman" w:hAnsi="Times New Roman" w:cs="Times New Roman"/>
          <w:sz w:val="24"/>
          <w:szCs w:val="24"/>
        </w:rPr>
        <w:t>tunnitasu on vähemalt 1,2-kordne käesoleva seaduse § 29 lõike 5 alusel kehtestatud tunnitasu alammäär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</w:p>
    <w:p w14:paraId="73248D85" w14:textId="471E07E5" w:rsidR="00CC1CF7" w:rsidRPr="00526E2D" w:rsidRDefault="00526E2D" w:rsidP="00114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26E2D">
        <w:rPr>
          <w:rFonts w:ascii="Times New Roman" w:hAnsi="Times New Roman" w:cs="Times New Roman"/>
          <w:sz w:val="24"/>
          <w:szCs w:val="24"/>
        </w:rPr>
        <w:t>kokkulepitud töö</w:t>
      </w:r>
      <w:r w:rsidR="004C3A92">
        <w:rPr>
          <w:rFonts w:ascii="Times New Roman" w:hAnsi="Times New Roman" w:cs="Times New Roman"/>
          <w:sz w:val="24"/>
          <w:szCs w:val="24"/>
        </w:rPr>
        <w:t xml:space="preserve">tunnid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526E2D">
        <w:rPr>
          <w:rFonts w:ascii="Times New Roman" w:hAnsi="Times New Roman" w:cs="Times New Roman"/>
          <w:sz w:val="24"/>
          <w:szCs w:val="24"/>
        </w:rPr>
        <w:t xml:space="preserve"> vähemalt </w:t>
      </w:r>
      <w:r w:rsidR="005C2CC7">
        <w:rPr>
          <w:rFonts w:ascii="Times New Roman" w:hAnsi="Times New Roman" w:cs="Times New Roman"/>
          <w:sz w:val="24"/>
          <w:szCs w:val="24"/>
        </w:rPr>
        <w:t>kümme</w:t>
      </w:r>
      <w:r w:rsidRPr="00526E2D">
        <w:rPr>
          <w:rFonts w:ascii="Times New Roman" w:hAnsi="Times New Roman" w:cs="Times New Roman"/>
          <w:sz w:val="24"/>
          <w:szCs w:val="24"/>
        </w:rPr>
        <w:t xml:space="preserve"> tundi seitsmepäevase ajavahemiku jooksul</w:t>
      </w:r>
      <w:r w:rsidR="00CC1CF7" w:rsidRPr="0087289A">
        <w:rPr>
          <w:rFonts w:ascii="Times New Roman" w:hAnsi="Times New Roman" w:cs="Times New Roman"/>
          <w:sz w:val="24"/>
          <w:szCs w:val="24"/>
        </w:rPr>
        <w:t>.</w:t>
      </w:r>
    </w:p>
    <w:p w14:paraId="348707D2" w14:textId="5FA09837" w:rsidR="00114FF4" w:rsidRDefault="00114FF4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F977E7" w14:textId="67B2594A" w:rsidR="005A48E8" w:rsidRDefault="00A70C04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5A48E8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bookmarkStart w:id="20" w:name="_Hlk165371558"/>
      <w:r w:rsidRPr="00A70C04">
        <w:rPr>
          <w:rFonts w:ascii="Times New Roman" w:hAnsi="Times New Roman" w:cs="Times New Roman"/>
          <w:bCs/>
          <w:sz w:val="24"/>
          <w:szCs w:val="24"/>
        </w:rPr>
        <w:t>Kokkulepitud töö</w:t>
      </w:r>
      <w:r w:rsidR="004139D3">
        <w:rPr>
          <w:rFonts w:ascii="Times New Roman" w:hAnsi="Times New Roman" w:cs="Times New Roman"/>
          <w:bCs/>
          <w:sz w:val="24"/>
          <w:szCs w:val="24"/>
        </w:rPr>
        <w:t>tunnid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 ja lisatunnid kokku ei tohi ületada täistööaega.</w:t>
      </w:r>
      <w:r w:rsidR="005A48E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20"/>
    </w:p>
    <w:p w14:paraId="3C267582" w14:textId="77777777" w:rsidR="005A48E8" w:rsidRDefault="005A48E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17D974" w14:textId="41A5CB42" w:rsidR="00A70C04" w:rsidRDefault="005A48E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(5) Kui töötaja töötab üle kokkulepitud töö</w:t>
      </w:r>
      <w:r w:rsidR="004139D3">
        <w:rPr>
          <w:rFonts w:ascii="Times New Roman" w:hAnsi="Times New Roman" w:cs="Times New Roman"/>
          <w:bCs/>
          <w:sz w:val="24"/>
          <w:szCs w:val="24"/>
        </w:rPr>
        <w:t>tundide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lisatundide, </w:t>
      </w:r>
      <w:r w:rsidR="009C797B">
        <w:rPr>
          <w:rFonts w:ascii="Times New Roman" w:hAnsi="Times New Roman" w:cs="Times New Roman"/>
          <w:bCs/>
          <w:sz w:val="24"/>
          <w:szCs w:val="24"/>
        </w:rPr>
        <w:t>kohaldatakse</w:t>
      </w:r>
      <w:r>
        <w:rPr>
          <w:rFonts w:ascii="Times New Roman" w:hAnsi="Times New Roman" w:cs="Times New Roman"/>
          <w:bCs/>
          <w:sz w:val="24"/>
          <w:szCs w:val="24"/>
        </w:rPr>
        <w:t xml:space="preserve"> käesoleva seaduse </w:t>
      </w:r>
      <w:r w:rsidR="009601C2">
        <w:rPr>
          <w:rFonts w:ascii="Times New Roman" w:hAnsi="Times New Roman" w:cs="Times New Roman"/>
          <w:bCs/>
          <w:sz w:val="24"/>
          <w:szCs w:val="24"/>
        </w:rPr>
        <w:t xml:space="preserve">§-s </w:t>
      </w:r>
      <w:r>
        <w:rPr>
          <w:rFonts w:ascii="Times New Roman" w:hAnsi="Times New Roman" w:cs="Times New Roman"/>
          <w:bCs/>
          <w:sz w:val="24"/>
          <w:szCs w:val="24"/>
        </w:rPr>
        <w:t>44</w:t>
      </w:r>
      <w:r w:rsidR="009601C2">
        <w:rPr>
          <w:rFonts w:ascii="Times New Roman" w:hAnsi="Times New Roman" w:cs="Times New Roman"/>
          <w:bCs/>
          <w:sz w:val="24"/>
          <w:szCs w:val="24"/>
        </w:rPr>
        <w:t xml:space="preserve"> sätestatut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22DB640" w14:textId="77777777" w:rsidR="00A70C04" w:rsidRDefault="00A70C04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5B173" w14:textId="27C190BA" w:rsidR="0028612B" w:rsidRPr="0028612B" w:rsidRDefault="0050399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Töötajal on õigus </w:t>
      </w:r>
      <w:r>
        <w:rPr>
          <w:rFonts w:ascii="Times New Roman" w:hAnsi="Times New Roman" w:cs="Times New Roman"/>
          <w:bCs/>
          <w:sz w:val="24"/>
          <w:szCs w:val="24"/>
        </w:rPr>
        <w:t>lisatun</w:t>
      </w:r>
      <w:r w:rsidR="008F583B">
        <w:rPr>
          <w:rFonts w:ascii="Times New Roman" w:hAnsi="Times New Roman" w:cs="Times New Roman"/>
          <w:bCs/>
          <w:sz w:val="24"/>
          <w:szCs w:val="24"/>
        </w:rPr>
        <w:t xml:space="preserve">dide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tegemisest keelduda. </w:t>
      </w:r>
      <w:r w:rsidR="008F583B">
        <w:rPr>
          <w:rFonts w:ascii="Times New Roman" w:hAnsi="Times New Roman" w:cs="Times New Roman"/>
          <w:bCs/>
          <w:sz w:val="24"/>
          <w:szCs w:val="24"/>
        </w:rPr>
        <w:t>Lisa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tundidega nõustumist kinnitab töötaja </w:t>
      </w:r>
      <w:r w:rsidR="00D6281B">
        <w:rPr>
          <w:rFonts w:ascii="Times New Roman" w:hAnsi="Times New Roman" w:cs="Times New Roman"/>
          <w:bCs/>
          <w:sz w:val="24"/>
          <w:szCs w:val="24"/>
        </w:rPr>
        <w:t xml:space="preserve">eelnevalt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>iga kord kirjalikku taasesitamist võimaldavas vormis.</w:t>
      </w:r>
    </w:p>
    <w:p w14:paraId="08B563AB" w14:textId="77777777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D5743" w14:textId="2B6B07B1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12B">
        <w:rPr>
          <w:rFonts w:ascii="Times New Roman" w:hAnsi="Times New Roman" w:cs="Times New Roman"/>
          <w:bCs/>
          <w:sz w:val="24"/>
          <w:szCs w:val="24"/>
        </w:rPr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7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) Summeeritud tööaja arvestuse korral võib töötaja </w:t>
      </w:r>
      <w:r w:rsidR="006447EC">
        <w:rPr>
          <w:rFonts w:ascii="Times New Roman" w:hAnsi="Times New Roman" w:cs="Times New Roman"/>
          <w:bCs/>
          <w:sz w:val="24"/>
          <w:szCs w:val="24"/>
        </w:rPr>
        <w:t>lisa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tunde summeerida. </w:t>
      </w:r>
      <w:r w:rsidR="006447EC" w:rsidRPr="006447EC">
        <w:rPr>
          <w:rFonts w:ascii="Times New Roman" w:hAnsi="Times New Roman" w:cs="Times New Roman"/>
          <w:bCs/>
          <w:sz w:val="24"/>
          <w:szCs w:val="24"/>
        </w:rPr>
        <w:t xml:space="preserve">Töötajaga kokkulepitud töötundide ja </w:t>
      </w:r>
      <w:r w:rsidR="006447EC">
        <w:rPr>
          <w:rFonts w:ascii="Times New Roman" w:hAnsi="Times New Roman" w:cs="Times New Roman"/>
          <w:bCs/>
          <w:sz w:val="24"/>
          <w:szCs w:val="24"/>
        </w:rPr>
        <w:t>lisa</w:t>
      </w:r>
      <w:r w:rsidR="006447EC" w:rsidRPr="006447EC">
        <w:rPr>
          <w:rFonts w:ascii="Times New Roman" w:hAnsi="Times New Roman" w:cs="Times New Roman"/>
          <w:bCs/>
          <w:sz w:val="24"/>
          <w:szCs w:val="24"/>
        </w:rPr>
        <w:t>tundide summeerimisel kasutab tööandja sama arvestusperioodi.</w:t>
      </w:r>
      <w:r w:rsidR="006447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C96B66" w14:textId="77777777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617715" w14:textId="7B0362F5" w:rsidR="004C046C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12B">
        <w:rPr>
          <w:rFonts w:ascii="Times New Roman" w:hAnsi="Times New Roman" w:cs="Times New Roman"/>
          <w:bCs/>
          <w:sz w:val="24"/>
          <w:szCs w:val="24"/>
        </w:rPr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8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) </w:t>
      </w:r>
      <w:bookmarkStart w:id="21" w:name="_Hlk165371633"/>
      <w:r w:rsidR="00707791">
        <w:rPr>
          <w:rFonts w:ascii="Times New Roman" w:hAnsi="Times New Roman" w:cs="Times New Roman"/>
          <w:bCs/>
          <w:sz w:val="24"/>
          <w:szCs w:val="24"/>
        </w:rPr>
        <w:t>Käesoleva paragrahvi lõike 1 punktis 1</w:t>
      </w:r>
      <w:r w:rsidR="004139D3">
        <w:rPr>
          <w:rFonts w:ascii="Times New Roman" w:hAnsi="Times New Roman" w:cs="Times New Roman"/>
          <w:bCs/>
          <w:sz w:val="24"/>
          <w:szCs w:val="24"/>
        </w:rPr>
        <w:t>–</w:t>
      </w:r>
      <w:r w:rsidR="00707791">
        <w:rPr>
          <w:rFonts w:ascii="Times New Roman" w:hAnsi="Times New Roman" w:cs="Times New Roman"/>
          <w:bCs/>
          <w:sz w:val="24"/>
          <w:szCs w:val="24"/>
        </w:rPr>
        <w:t>3 nimetatud t</w:t>
      </w:r>
      <w:r w:rsidR="004C046C" w:rsidRPr="004C046C">
        <w:rPr>
          <w:rFonts w:ascii="Times New Roman" w:hAnsi="Times New Roman" w:cs="Times New Roman"/>
          <w:bCs/>
          <w:sz w:val="24"/>
          <w:szCs w:val="24"/>
        </w:rPr>
        <w:t>öötaja esitab tööandjale paindliku tööaja kokkuleppe sõlmimiseks andmed õppimise</w:t>
      </w:r>
      <w:r w:rsidR="003047BA">
        <w:rPr>
          <w:rFonts w:ascii="Times New Roman" w:hAnsi="Times New Roman" w:cs="Times New Roman"/>
          <w:bCs/>
          <w:sz w:val="24"/>
          <w:szCs w:val="24"/>
        </w:rPr>
        <w:t xml:space="preserve"> alustamise ja lõpetamise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048BE">
        <w:rPr>
          <w:rFonts w:ascii="Times New Roman" w:hAnsi="Times New Roman" w:cs="Times New Roman"/>
          <w:bCs/>
          <w:sz w:val="24"/>
          <w:szCs w:val="24"/>
        </w:rPr>
        <w:t>vähenenud töövõime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 või ennetähtaegsel</w:t>
      </w:r>
      <w:r w:rsidR="00AF7300">
        <w:rPr>
          <w:rFonts w:ascii="Times New Roman" w:hAnsi="Times New Roman" w:cs="Times New Roman"/>
          <w:bCs/>
          <w:sz w:val="24"/>
          <w:szCs w:val="24"/>
        </w:rPr>
        <w:t>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 vanaduspensionile jäämise</w:t>
      </w:r>
      <w:r w:rsidR="001048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046C" w:rsidRPr="004C046C">
        <w:rPr>
          <w:rFonts w:ascii="Times New Roman" w:hAnsi="Times New Roman" w:cs="Times New Roman"/>
          <w:bCs/>
          <w:sz w:val="24"/>
          <w:szCs w:val="24"/>
        </w:rPr>
        <w:t xml:space="preserve">kohta. </w:t>
      </w:r>
      <w:bookmarkEnd w:id="21"/>
    </w:p>
    <w:p w14:paraId="551F0DD2" w14:textId="77777777" w:rsidR="004C046C" w:rsidRDefault="004C046C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29FB87" w14:textId="1C56020B" w:rsidR="0028612B" w:rsidRPr="0028612B" w:rsidRDefault="004C046C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Konkurentsipiirangu kokkulepe töötajaga, kellega on sõlmitud </w:t>
      </w:r>
      <w:r w:rsidR="008F583B">
        <w:rPr>
          <w:rFonts w:ascii="Times New Roman" w:hAnsi="Times New Roman" w:cs="Times New Roman"/>
          <w:bCs/>
          <w:sz w:val="24"/>
          <w:szCs w:val="24"/>
        </w:rPr>
        <w:t>paindliku tööaja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 kokkulepe, on tühine.</w:t>
      </w:r>
    </w:p>
    <w:p w14:paraId="63AAE655" w14:textId="77777777" w:rsidR="0028612B" w:rsidRDefault="0028612B" w:rsidP="00FE53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E94ED9" w14:textId="0ED9A346" w:rsidR="00721070" w:rsidRPr="00721070" w:rsidRDefault="00721070" w:rsidP="00FE53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21070">
        <w:rPr>
          <w:rFonts w:ascii="Times New Roman" w:hAnsi="Times New Roman" w:cs="Times New Roman"/>
          <w:bCs/>
          <w:sz w:val="24"/>
          <w:szCs w:val="24"/>
        </w:rPr>
        <w:lastRenderedPageBreak/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10</w:t>
      </w:r>
      <w:r w:rsidRPr="00721070">
        <w:rPr>
          <w:rFonts w:ascii="Times New Roman" w:hAnsi="Times New Roman" w:cs="Times New Roman"/>
          <w:bCs/>
          <w:sz w:val="24"/>
          <w:szCs w:val="24"/>
        </w:rPr>
        <w:t>) Käesoleva paragrahvi</w:t>
      </w:r>
      <w:r w:rsidR="00554FB8">
        <w:rPr>
          <w:rFonts w:ascii="Times New Roman" w:hAnsi="Times New Roman" w:cs="Times New Roman"/>
          <w:bCs/>
          <w:sz w:val="24"/>
          <w:szCs w:val="24"/>
        </w:rPr>
        <w:t xml:space="preserve"> lõigetes 1</w:t>
      </w:r>
      <w:r w:rsidR="004701BB" w:rsidRPr="006C1445">
        <w:rPr>
          <w:rFonts w:ascii="Times New Roman" w:hAnsi="Times New Roman"/>
          <w:sz w:val="24"/>
          <w:szCs w:val="24"/>
        </w:rPr>
        <w:t>–</w:t>
      </w:r>
      <w:r w:rsidR="00140C40">
        <w:rPr>
          <w:rFonts w:ascii="Times New Roman" w:hAnsi="Times New Roman" w:cs="Times New Roman"/>
          <w:bCs/>
          <w:sz w:val="24"/>
          <w:szCs w:val="24"/>
        </w:rPr>
        <w:t>4</w:t>
      </w:r>
      <w:r w:rsidR="00140C40" w:rsidRPr="007210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1070">
        <w:rPr>
          <w:rFonts w:ascii="Times New Roman" w:hAnsi="Times New Roman" w:cs="Times New Roman"/>
          <w:bCs/>
          <w:sz w:val="24"/>
          <w:szCs w:val="24"/>
        </w:rPr>
        <w:t xml:space="preserve">sätestatud nõudeid rikkudes sõlmitud </w:t>
      </w:r>
      <w:r>
        <w:rPr>
          <w:rFonts w:ascii="Times New Roman" w:hAnsi="Times New Roman" w:cs="Times New Roman"/>
          <w:bCs/>
          <w:sz w:val="24"/>
          <w:szCs w:val="24"/>
        </w:rPr>
        <w:t>paindliku tööaja</w:t>
      </w:r>
      <w:r w:rsidRPr="00721070">
        <w:rPr>
          <w:rFonts w:ascii="Times New Roman" w:hAnsi="Times New Roman" w:cs="Times New Roman"/>
          <w:bCs/>
          <w:sz w:val="24"/>
          <w:szCs w:val="24"/>
        </w:rPr>
        <w:t xml:space="preserve"> kokkulepe on tühine.</w:t>
      </w:r>
      <w:r w:rsidR="00E83406">
        <w:rPr>
          <w:rFonts w:ascii="Times New Roman" w:hAnsi="Times New Roman" w:cs="Times New Roman"/>
          <w:bCs/>
          <w:sz w:val="24"/>
          <w:szCs w:val="24"/>
        </w:rPr>
        <w:t>“</w:t>
      </w:r>
      <w:r w:rsidR="002D2CB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31349C3" w14:textId="77777777" w:rsidR="00FE53F3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4BE8A37" w14:textId="0EB675AB" w:rsidR="00082F16" w:rsidRDefault="002D2CB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082F16" w:rsidRPr="00082F16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082F16">
        <w:rPr>
          <w:rFonts w:ascii="Times New Roman" w:hAnsi="Times New Roman"/>
          <w:sz w:val="24"/>
          <w:szCs w:val="24"/>
        </w:rPr>
        <w:t xml:space="preserve">paragrahvi 52 </w:t>
      </w:r>
      <w:r w:rsidR="002277F3">
        <w:rPr>
          <w:rFonts w:ascii="Times New Roman" w:hAnsi="Times New Roman"/>
          <w:sz w:val="24"/>
          <w:szCs w:val="24"/>
        </w:rPr>
        <w:t>täiendatakse lõigetega 2</w:t>
      </w:r>
      <w:r w:rsidR="002277F3" w:rsidRPr="002277F3">
        <w:rPr>
          <w:rFonts w:ascii="Times New Roman" w:hAnsi="Times New Roman"/>
          <w:sz w:val="24"/>
          <w:szCs w:val="24"/>
          <w:vertAlign w:val="superscript"/>
        </w:rPr>
        <w:t>1</w:t>
      </w:r>
      <w:r w:rsidR="002277F3">
        <w:rPr>
          <w:rFonts w:ascii="Times New Roman" w:hAnsi="Times New Roman"/>
          <w:sz w:val="24"/>
          <w:szCs w:val="24"/>
        </w:rPr>
        <w:t xml:space="preserve"> ja 2</w:t>
      </w:r>
      <w:r w:rsidR="002277F3" w:rsidRPr="002277F3">
        <w:rPr>
          <w:rFonts w:ascii="Times New Roman" w:hAnsi="Times New Roman"/>
          <w:sz w:val="24"/>
          <w:szCs w:val="24"/>
          <w:vertAlign w:val="superscript"/>
        </w:rPr>
        <w:t>2</w:t>
      </w:r>
      <w:r w:rsidR="002277F3">
        <w:rPr>
          <w:rFonts w:ascii="Times New Roman" w:hAnsi="Times New Roman"/>
          <w:sz w:val="24"/>
          <w:szCs w:val="24"/>
        </w:rPr>
        <w:t xml:space="preserve"> järgmises sõnastuses:</w:t>
      </w:r>
    </w:p>
    <w:p w14:paraId="34BE684C" w14:textId="77777777" w:rsidR="00082F16" w:rsidRPr="002D2CB3" w:rsidRDefault="00082F16" w:rsidP="00082F1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4323562" w14:textId="582B78DE" w:rsidR="00587EFD" w:rsidRPr="002D2CB3" w:rsidRDefault="002277F3" w:rsidP="00587EF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D2CB3">
        <w:rPr>
          <w:rFonts w:ascii="Times New Roman" w:hAnsi="Times New Roman"/>
          <w:sz w:val="24"/>
          <w:szCs w:val="24"/>
        </w:rPr>
        <w:t>„</w:t>
      </w:r>
      <w:r w:rsidR="00082F16" w:rsidRPr="002D2CB3">
        <w:rPr>
          <w:rFonts w:ascii="Times New Roman" w:hAnsi="Times New Roman"/>
          <w:sz w:val="24"/>
          <w:szCs w:val="24"/>
        </w:rPr>
        <w:t>(2</w:t>
      </w:r>
      <w:r w:rsidR="00082F16" w:rsidRPr="002D2CB3">
        <w:rPr>
          <w:rFonts w:ascii="Times New Roman" w:hAnsi="Times New Roman"/>
          <w:sz w:val="24"/>
          <w:szCs w:val="24"/>
          <w:vertAlign w:val="superscript"/>
        </w:rPr>
        <w:t>1</w:t>
      </w:r>
      <w:r w:rsidR="00082F16" w:rsidRPr="002D2CB3">
        <w:rPr>
          <w:rFonts w:ascii="Times New Roman" w:hAnsi="Times New Roman"/>
          <w:sz w:val="24"/>
          <w:szCs w:val="24"/>
        </w:rPr>
        <w:t xml:space="preserve">) </w:t>
      </w:r>
      <w:r w:rsidR="00587EFD" w:rsidRPr="002D2CB3">
        <w:rPr>
          <w:rFonts w:ascii="Times New Roman" w:hAnsi="Times New Roman"/>
          <w:sz w:val="24"/>
          <w:szCs w:val="24"/>
        </w:rPr>
        <w:t>I</w:t>
      </w:r>
      <w:r w:rsidR="00082F16" w:rsidRPr="002D2CB3">
        <w:rPr>
          <w:rFonts w:ascii="Times New Roman" w:hAnsi="Times New Roman"/>
          <w:sz w:val="24"/>
          <w:szCs w:val="24"/>
        </w:rPr>
        <w:t xml:space="preserve">ganädalasele puhkeajale </w:t>
      </w:r>
      <w:r w:rsidR="00587EFD" w:rsidRPr="002D2CB3">
        <w:rPr>
          <w:rFonts w:ascii="Times New Roman" w:hAnsi="Times New Roman"/>
          <w:sz w:val="24"/>
          <w:szCs w:val="24"/>
        </w:rPr>
        <w:t>eelneb</w:t>
      </w:r>
      <w:r w:rsidR="00082F16" w:rsidRPr="002D2CB3">
        <w:rPr>
          <w:rFonts w:ascii="Times New Roman" w:hAnsi="Times New Roman"/>
          <w:sz w:val="24"/>
          <w:szCs w:val="24"/>
        </w:rPr>
        <w:t xml:space="preserve"> käesoleva seaduse § 51 lõikes 1 sätestatud igapäevane puhkeaeg</w:t>
      </w:r>
      <w:r w:rsidR="00587EFD" w:rsidRPr="002D2CB3">
        <w:rPr>
          <w:rFonts w:ascii="Times New Roman" w:hAnsi="Times New Roman"/>
          <w:sz w:val="24"/>
          <w:szCs w:val="24"/>
        </w:rPr>
        <w:t xml:space="preserve">. </w:t>
      </w:r>
    </w:p>
    <w:p w14:paraId="690F85C7" w14:textId="77777777" w:rsidR="00815949" w:rsidRPr="002D2CB3" w:rsidRDefault="00815949" w:rsidP="00082F1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B104D1C" w14:textId="0C575442" w:rsidR="008500A7" w:rsidRPr="002D2CB3" w:rsidRDefault="00082F16" w:rsidP="00082F1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D2CB3">
        <w:rPr>
          <w:rFonts w:ascii="Times New Roman" w:hAnsi="Times New Roman"/>
          <w:sz w:val="24"/>
          <w:szCs w:val="24"/>
        </w:rPr>
        <w:t>(2</w:t>
      </w:r>
      <w:r w:rsidRPr="002D2CB3">
        <w:rPr>
          <w:rFonts w:ascii="Times New Roman" w:hAnsi="Times New Roman"/>
          <w:sz w:val="24"/>
          <w:szCs w:val="24"/>
          <w:vertAlign w:val="superscript"/>
        </w:rPr>
        <w:t>2</w:t>
      </w:r>
      <w:r w:rsidRPr="002D2CB3">
        <w:rPr>
          <w:rFonts w:ascii="Times New Roman" w:hAnsi="Times New Roman"/>
          <w:sz w:val="24"/>
          <w:szCs w:val="24"/>
        </w:rPr>
        <w:t>) Käesoleva paragrahvi lõikest 2</w:t>
      </w:r>
      <w:r w:rsidRPr="002D2CB3">
        <w:rPr>
          <w:rFonts w:ascii="Times New Roman" w:hAnsi="Times New Roman"/>
          <w:sz w:val="24"/>
          <w:szCs w:val="24"/>
          <w:vertAlign w:val="superscript"/>
        </w:rPr>
        <w:t>1</w:t>
      </w:r>
      <w:r w:rsidRPr="002D2CB3">
        <w:rPr>
          <w:rFonts w:ascii="Times New Roman" w:hAnsi="Times New Roman"/>
          <w:sz w:val="24"/>
          <w:szCs w:val="24"/>
        </w:rPr>
        <w:t xml:space="preserve"> võib </w:t>
      </w:r>
      <w:r w:rsidR="00EE2292">
        <w:rPr>
          <w:rFonts w:ascii="Times New Roman" w:hAnsi="Times New Roman"/>
          <w:sz w:val="24"/>
          <w:szCs w:val="24"/>
        </w:rPr>
        <w:t xml:space="preserve">teha </w:t>
      </w:r>
      <w:r w:rsidRPr="002D2CB3">
        <w:rPr>
          <w:rFonts w:ascii="Times New Roman" w:hAnsi="Times New Roman"/>
          <w:sz w:val="24"/>
          <w:szCs w:val="24"/>
        </w:rPr>
        <w:t>er</w:t>
      </w:r>
      <w:r w:rsidR="002D367B">
        <w:rPr>
          <w:rFonts w:ascii="Times New Roman" w:hAnsi="Times New Roman"/>
          <w:sz w:val="24"/>
          <w:szCs w:val="24"/>
        </w:rPr>
        <w:t>andi</w:t>
      </w:r>
      <w:r w:rsidRPr="002D2CB3">
        <w:rPr>
          <w:rFonts w:ascii="Times New Roman" w:hAnsi="Times New Roman"/>
          <w:sz w:val="24"/>
          <w:szCs w:val="24"/>
        </w:rPr>
        <w:t xml:space="preserve"> summeeritud tööaja arvestuse korral</w:t>
      </w:r>
      <w:r w:rsidR="008500A7" w:rsidRPr="002D2CB3">
        <w:rPr>
          <w:rFonts w:ascii="Times New Roman" w:hAnsi="Times New Roman"/>
          <w:sz w:val="24"/>
          <w:szCs w:val="24"/>
        </w:rPr>
        <w:t>:</w:t>
      </w:r>
    </w:p>
    <w:p w14:paraId="05191EF6" w14:textId="77777777" w:rsidR="008500A7" w:rsidRPr="002D2CB3" w:rsidRDefault="008500A7" w:rsidP="00082F1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D2CB3">
        <w:rPr>
          <w:rFonts w:ascii="Times New Roman" w:hAnsi="Times New Roman"/>
          <w:sz w:val="24"/>
          <w:szCs w:val="24"/>
        </w:rPr>
        <w:t>1)</w:t>
      </w:r>
      <w:r w:rsidR="00996478" w:rsidRPr="002D2CB3">
        <w:rPr>
          <w:rFonts w:ascii="Times New Roman" w:hAnsi="Times New Roman"/>
          <w:sz w:val="24"/>
          <w:szCs w:val="24"/>
        </w:rPr>
        <w:t xml:space="preserve"> kollektiivlepinguga või</w:t>
      </w:r>
      <w:r w:rsidR="00082F16" w:rsidRPr="002D2CB3">
        <w:rPr>
          <w:rFonts w:ascii="Times New Roman" w:hAnsi="Times New Roman"/>
          <w:sz w:val="24"/>
          <w:szCs w:val="24"/>
        </w:rPr>
        <w:t xml:space="preserve"> </w:t>
      </w:r>
    </w:p>
    <w:p w14:paraId="4CED2262" w14:textId="3B53781C" w:rsidR="0043376E" w:rsidRDefault="008500A7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D2CB3">
        <w:rPr>
          <w:rFonts w:ascii="Times New Roman" w:hAnsi="Times New Roman"/>
          <w:sz w:val="24"/>
          <w:szCs w:val="24"/>
        </w:rPr>
        <w:t xml:space="preserve">2) </w:t>
      </w:r>
      <w:r w:rsidR="00082F16" w:rsidRPr="002D2CB3">
        <w:rPr>
          <w:rFonts w:ascii="Times New Roman" w:hAnsi="Times New Roman"/>
          <w:sz w:val="24"/>
          <w:szCs w:val="24"/>
        </w:rPr>
        <w:t xml:space="preserve">kui töötajale on </w:t>
      </w:r>
      <w:r w:rsidR="007A2D7E" w:rsidRPr="002D2CB3">
        <w:rPr>
          <w:rFonts w:ascii="Times New Roman" w:hAnsi="Times New Roman"/>
          <w:sz w:val="24"/>
          <w:szCs w:val="24"/>
        </w:rPr>
        <w:t>kaks</w:t>
      </w:r>
      <w:r w:rsidR="00082F16" w:rsidRPr="002D2CB3">
        <w:rPr>
          <w:rFonts w:ascii="Times New Roman" w:hAnsi="Times New Roman"/>
          <w:sz w:val="24"/>
          <w:szCs w:val="24"/>
        </w:rPr>
        <w:t xml:space="preserve"> kord</w:t>
      </w:r>
      <w:r w:rsidR="00996478" w:rsidRPr="002D2CB3">
        <w:rPr>
          <w:rFonts w:ascii="Times New Roman" w:hAnsi="Times New Roman"/>
          <w:sz w:val="24"/>
          <w:szCs w:val="24"/>
        </w:rPr>
        <w:t>a</w:t>
      </w:r>
      <w:r w:rsidR="00082F16" w:rsidRPr="002D2CB3">
        <w:rPr>
          <w:rFonts w:ascii="Times New Roman" w:hAnsi="Times New Roman"/>
          <w:sz w:val="24"/>
          <w:szCs w:val="24"/>
        </w:rPr>
        <w:t xml:space="preserve"> kalendrikuus tagatud </w:t>
      </w:r>
      <w:r w:rsidR="00815949" w:rsidRPr="002D2CB3">
        <w:rPr>
          <w:rFonts w:ascii="Times New Roman" w:hAnsi="Times New Roman"/>
          <w:sz w:val="24"/>
          <w:szCs w:val="24"/>
        </w:rPr>
        <w:t>järjestikku igapäevane ja iganädalane puhkeaeg</w:t>
      </w:r>
      <w:r w:rsidR="002D2CB3" w:rsidRPr="002D2CB3">
        <w:rPr>
          <w:rFonts w:ascii="Times New Roman" w:hAnsi="Times New Roman"/>
          <w:sz w:val="24"/>
          <w:szCs w:val="24"/>
        </w:rPr>
        <w:t>.</w:t>
      </w:r>
      <w:r w:rsidR="00694D34">
        <w:rPr>
          <w:rFonts w:ascii="Times New Roman" w:hAnsi="Times New Roman"/>
          <w:sz w:val="24"/>
          <w:szCs w:val="24"/>
        </w:rPr>
        <w:t>“;</w:t>
      </w:r>
    </w:p>
    <w:p w14:paraId="60F1F565" w14:textId="77777777" w:rsidR="0043376E" w:rsidRPr="00082F16" w:rsidRDefault="0043376E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4599E31" w14:textId="4CCDCBA2" w:rsidR="006C1445" w:rsidRDefault="002D2CB3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6C1445" w:rsidRPr="006B171E">
        <w:rPr>
          <w:rFonts w:ascii="Times New Roman" w:hAnsi="Times New Roman"/>
          <w:b/>
          <w:bCs/>
          <w:sz w:val="24"/>
          <w:szCs w:val="24"/>
        </w:rPr>
        <w:t>)</w:t>
      </w:r>
      <w:r w:rsidR="006C1445">
        <w:rPr>
          <w:rFonts w:ascii="Times New Roman" w:hAnsi="Times New Roman"/>
          <w:sz w:val="24"/>
          <w:szCs w:val="24"/>
        </w:rPr>
        <w:t xml:space="preserve"> </w:t>
      </w:r>
      <w:r w:rsidR="006C1445" w:rsidRPr="006C1445">
        <w:rPr>
          <w:rFonts w:ascii="Times New Roman" w:hAnsi="Times New Roman"/>
          <w:sz w:val="24"/>
          <w:szCs w:val="24"/>
        </w:rPr>
        <w:t>paragrahvi 115 lõige</w:t>
      </w:r>
      <w:r w:rsidR="009601C2">
        <w:rPr>
          <w:rFonts w:ascii="Times New Roman" w:hAnsi="Times New Roman"/>
          <w:sz w:val="24"/>
          <w:szCs w:val="24"/>
        </w:rPr>
        <w:t>t</w:t>
      </w:r>
      <w:r w:rsidR="006C1445" w:rsidRPr="006C1445">
        <w:rPr>
          <w:rFonts w:ascii="Times New Roman" w:hAnsi="Times New Roman"/>
          <w:sz w:val="24"/>
          <w:szCs w:val="24"/>
        </w:rPr>
        <w:t xml:space="preserve"> 1 </w:t>
      </w:r>
      <w:r w:rsidR="009601C2">
        <w:rPr>
          <w:rFonts w:ascii="Times New Roman" w:hAnsi="Times New Roman"/>
          <w:sz w:val="24"/>
          <w:szCs w:val="24"/>
        </w:rPr>
        <w:t>täiendatakse pärast tekstiosa „</w:t>
      </w:r>
      <w:r w:rsidR="006C1445" w:rsidRPr="006C1445">
        <w:rPr>
          <w:rFonts w:ascii="Times New Roman" w:hAnsi="Times New Roman"/>
          <w:sz w:val="24"/>
          <w:szCs w:val="24"/>
        </w:rPr>
        <w:t>§ 43</w:t>
      </w:r>
      <w:r w:rsidR="006C1445" w:rsidRPr="006C1445">
        <w:rPr>
          <w:rFonts w:ascii="Times New Roman" w:hAnsi="Times New Roman"/>
          <w:sz w:val="24"/>
          <w:szCs w:val="24"/>
          <w:vertAlign w:val="superscript"/>
        </w:rPr>
        <w:t>2</w:t>
      </w:r>
      <w:r w:rsidR="006C1445" w:rsidRPr="006C1445">
        <w:rPr>
          <w:rFonts w:ascii="Times New Roman" w:hAnsi="Times New Roman"/>
          <w:sz w:val="24"/>
          <w:szCs w:val="24"/>
        </w:rPr>
        <w:t> lõigetes 1–3 ja 6,</w:t>
      </w:r>
      <w:r w:rsidR="009601C2">
        <w:rPr>
          <w:rFonts w:ascii="Times New Roman" w:hAnsi="Times New Roman"/>
          <w:sz w:val="24"/>
          <w:szCs w:val="24"/>
        </w:rPr>
        <w:t>“ tekstiosaga</w:t>
      </w:r>
      <w:r w:rsidR="006B171E">
        <w:rPr>
          <w:rFonts w:ascii="Times New Roman" w:hAnsi="Times New Roman"/>
          <w:sz w:val="24"/>
          <w:szCs w:val="24"/>
        </w:rPr>
        <w:t xml:space="preserve"> </w:t>
      </w:r>
      <w:r w:rsidR="009601C2" w:rsidRPr="009601C2">
        <w:rPr>
          <w:rFonts w:ascii="Times New Roman" w:hAnsi="Times New Roman"/>
          <w:sz w:val="24"/>
          <w:szCs w:val="24"/>
        </w:rPr>
        <w:t>„</w:t>
      </w:r>
      <w:r w:rsidR="006B171E" w:rsidRPr="009601C2">
        <w:rPr>
          <w:rFonts w:ascii="Times New Roman" w:hAnsi="Times New Roman"/>
          <w:sz w:val="24"/>
          <w:szCs w:val="24"/>
        </w:rPr>
        <w:t>§-s 43</w:t>
      </w:r>
      <w:r w:rsidR="006B171E" w:rsidRPr="009601C2">
        <w:rPr>
          <w:rFonts w:ascii="Times New Roman" w:hAnsi="Times New Roman"/>
          <w:sz w:val="24"/>
          <w:szCs w:val="24"/>
          <w:vertAlign w:val="superscript"/>
        </w:rPr>
        <w:t>3</w:t>
      </w:r>
      <w:r w:rsidR="006B171E" w:rsidRPr="009601C2">
        <w:rPr>
          <w:rFonts w:ascii="Times New Roman" w:hAnsi="Times New Roman"/>
          <w:sz w:val="24"/>
          <w:szCs w:val="24"/>
        </w:rPr>
        <w:t>,</w:t>
      </w:r>
      <w:r w:rsidR="00694D34" w:rsidRPr="009601C2">
        <w:rPr>
          <w:rFonts w:ascii="Times New Roman" w:hAnsi="Times New Roman"/>
          <w:sz w:val="24"/>
          <w:szCs w:val="24"/>
        </w:rPr>
        <w:t>“.</w:t>
      </w:r>
    </w:p>
    <w:p w14:paraId="78BD7FE1" w14:textId="77777777" w:rsidR="006C1445" w:rsidRDefault="006C1445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01B0DB" w14:textId="5CC93180" w:rsidR="00FE53F3" w:rsidRPr="00002504" w:rsidRDefault="0028612B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49EA9481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Riigikogu esimees</w:t>
      </w:r>
    </w:p>
    <w:p w14:paraId="474FF5A0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18ED004" w14:textId="7E1E4F1D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Tallinn, </w:t>
      </w:r>
      <w:r w:rsidR="00566378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.…</w:t>
      </w:r>
      <w:r w:rsidR="0056637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…………….. 202</w:t>
      </w:r>
      <w:r w:rsidR="0028612B">
        <w:rPr>
          <w:rFonts w:ascii="Times New Roman" w:hAnsi="Times New Roman"/>
          <w:sz w:val="24"/>
          <w:szCs w:val="24"/>
        </w:rPr>
        <w:t>4</w:t>
      </w:r>
      <w:r w:rsidRPr="00002504">
        <w:rPr>
          <w:rFonts w:ascii="Times New Roman" w:hAnsi="Times New Roman"/>
          <w:sz w:val="24"/>
          <w:szCs w:val="24"/>
        </w:rPr>
        <w:t xml:space="preserve">. a. </w:t>
      </w:r>
    </w:p>
    <w:p w14:paraId="3ECF21F0" w14:textId="77777777" w:rsidR="00FE53F3" w:rsidRPr="00002504" w:rsidRDefault="00FE53F3" w:rsidP="00FE53F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B55D106" w14:textId="6B21BB76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Algat</w:t>
      </w:r>
      <w:r>
        <w:rPr>
          <w:rFonts w:ascii="Times New Roman" w:hAnsi="Times New Roman"/>
          <w:sz w:val="24"/>
          <w:szCs w:val="24"/>
        </w:rPr>
        <w:t>ab Vabariigi Valitsus …………… 202</w:t>
      </w:r>
      <w:r w:rsidR="0028612B">
        <w:rPr>
          <w:rFonts w:ascii="Times New Roman" w:hAnsi="Times New Roman"/>
          <w:sz w:val="24"/>
          <w:szCs w:val="24"/>
        </w:rPr>
        <w:t>4</w:t>
      </w:r>
      <w:r w:rsidRPr="00002504">
        <w:rPr>
          <w:rFonts w:ascii="Times New Roman" w:hAnsi="Times New Roman"/>
          <w:sz w:val="24"/>
          <w:szCs w:val="24"/>
        </w:rPr>
        <w:t xml:space="preserve"> </w:t>
      </w:r>
    </w:p>
    <w:p w14:paraId="1640AF0B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A8806FF" w14:textId="77777777" w:rsidR="00FE53F3" w:rsidRPr="007A7045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(allkirjastatud digitaalselt)</w:t>
      </w:r>
    </w:p>
    <w:p w14:paraId="5F8141D9" w14:textId="77777777" w:rsidR="00FE53F3" w:rsidRPr="00A17883" w:rsidRDefault="00FE53F3" w:rsidP="00FE53F3"/>
    <w:p w14:paraId="44EF929C" w14:textId="0314D61A" w:rsidR="00853D84" w:rsidRPr="00FE53F3" w:rsidRDefault="00853D84" w:rsidP="00FE53F3"/>
    <w:sectPr w:rsidR="00853D84" w:rsidRPr="00FE53F3" w:rsidSect="00347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5" w:author="Kärt Voor" w:date="2024-06-19T14:37:00Z" w:initials="KV">
    <w:p w14:paraId="5A8E66E0" w14:textId="77777777" w:rsidR="000D0BAC" w:rsidRDefault="000D0BAC" w:rsidP="00DD5207">
      <w:pPr>
        <w:pStyle w:val="Kommentaaritekst"/>
      </w:pPr>
      <w:r>
        <w:rPr>
          <w:rStyle w:val="Kommentaariviide"/>
        </w:rPr>
        <w:annotationRef/>
      </w:r>
      <w:r>
        <w:t>Palume viia lg 2 lg-ks 3, et paindliku tööaja kokkuleppe sõlmimise eeltingimused oleksid järjestikustes normides.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8E66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D6BAF" w16cex:dateUtc="2024-06-19T11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E66E0" w16cid:durableId="2A1D6B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238"/>
    <w:multiLevelType w:val="multilevel"/>
    <w:tmpl w:val="360C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C73D3F"/>
    <w:multiLevelType w:val="hybridMultilevel"/>
    <w:tmpl w:val="D70459CC"/>
    <w:lvl w:ilvl="0" w:tplc="535A3F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17603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DE206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A2415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01C7B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830F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61818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232B5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348F1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34D47421"/>
    <w:multiLevelType w:val="hybridMultilevel"/>
    <w:tmpl w:val="043CDA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9080E"/>
    <w:multiLevelType w:val="multilevel"/>
    <w:tmpl w:val="62549D78"/>
    <w:lvl w:ilvl="0">
      <w:start w:val="1"/>
      <w:numFmt w:val="decimal"/>
      <w:lvlText w:val="(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4A0873"/>
    <w:multiLevelType w:val="hybridMultilevel"/>
    <w:tmpl w:val="8A821326"/>
    <w:lvl w:ilvl="0" w:tplc="F850D3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814D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94E6C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BD627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A9677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1344E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84C54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AA6EC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4AC1E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6FB53500"/>
    <w:multiLevelType w:val="hybridMultilevel"/>
    <w:tmpl w:val="E0084DD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445323">
    <w:abstractNumId w:val="5"/>
  </w:num>
  <w:num w:numId="2" w16cid:durableId="1442841654">
    <w:abstractNumId w:val="1"/>
  </w:num>
  <w:num w:numId="3" w16cid:durableId="1880969677">
    <w:abstractNumId w:val="4"/>
  </w:num>
  <w:num w:numId="4" w16cid:durableId="1037655826">
    <w:abstractNumId w:val="0"/>
  </w:num>
  <w:num w:numId="5" w16cid:durableId="1019893599">
    <w:abstractNumId w:val="3"/>
  </w:num>
  <w:num w:numId="6" w16cid:durableId="108607035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ärt Voor">
    <w15:presenceInfo w15:providerId="AD" w15:userId="S::Kart.Voor@just.ee::936b5c4a-8b96-47d5-8faa-8f1d9925c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0A"/>
    <w:rsid w:val="0002264E"/>
    <w:rsid w:val="0002267E"/>
    <w:rsid w:val="000336BD"/>
    <w:rsid w:val="00033EC9"/>
    <w:rsid w:val="00035A22"/>
    <w:rsid w:val="00043202"/>
    <w:rsid w:val="00043DAC"/>
    <w:rsid w:val="00072E97"/>
    <w:rsid w:val="00082F16"/>
    <w:rsid w:val="0008364B"/>
    <w:rsid w:val="00086916"/>
    <w:rsid w:val="0009588B"/>
    <w:rsid w:val="000A0AE9"/>
    <w:rsid w:val="000A0EA5"/>
    <w:rsid w:val="000B44ED"/>
    <w:rsid w:val="000D0BAC"/>
    <w:rsid w:val="000D7A19"/>
    <w:rsid w:val="000E7017"/>
    <w:rsid w:val="000E7B4F"/>
    <w:rsid w:val="0010364D"/>
    <w:rsid w:val="001048BE"/>
    <w:rsid w:val="00114FF4"/>
    <w:rsid w:val="00121ADC"/>
    <w:rsid w:val="00124DA2"/>
    <w:rsid w:val="00131176"/>
    <w:rsid w:val="0013397E"/>
    <w:rsid w:val="00135556"/>
    <w:rsid w:val="00140C40"/>
    <w:rsid w:val="00143D84"/>
    <w:rsid w:val="001560D0"/>
    <w:rsid w:val="00166390"/>
    <w:rsid w:val="00170F42"/>
    <w:rsid w:val="001A7688"/>
    <w:rsid w:val="001C157A"/>
    <w:rsid w:val="001C408B"/>
    <w:rsid w:val="001D32DA"/>
    <w:rsid w:val="001E0390"/>
    <w:rsid w:val="001E405F"/>
    <w:rsid w:val="001E5414"/>
    <w:rsid w:val="001E5A0B"/>
    <w:rsid w:val="001E5F6B"/>
    <w:rsid w:val="001F11F9"/>
    <w:rsid w:val="0021437A"/>
    <w:rsid w:val="002234AE"/>
    <w:rsid w:val="002277F3"/>
    <w:rsid w:val="00230C87"/>
    <w:rsid w:val="00235F1A"/>
    <w:rsid w:val="00243413"/>
    <w:rsid w:val="00251F1D"/>
    <w:rsid w:val="00267C65"/>
    <w:rsid w:val="00282E53"/>
    <w:rsid w:val="0028612B"/>
    <w:rsid w:val="00290EE0"/>
    <w:rsid w:val="0029456A"/>
    <w:rsid w:val="002A2742"/>
    <w:rsid w:val="002A468B"/>
    <w:rsid w:val="002D1F0E"/>
    <w:rsid w:val="002D2CB3"/>
    <w:rsid w:val="002D367B"/>
    <w:rsid w:val="002F3E2E"/>
    <w:rsid w:val="003047BA"/>
    <w:rsid w:val="00305D77"/>
    <w:rsid w:val="00312E9D"/>
    <w:rsid w:val="00320625"/>
    <w:rsid w:val="00326276"/>
    <w:rsid w:val="0032740D"/>
    <w:rsid w:val="003315DA"/>
    <w:rsid w:val="00346611"/>
    <w:rsid w:val="0034757F"/>
    <w:rsid w:val="00352CF0"/>
    <w:rsid w:val="00374C5B"/>
    <w:rsid w:val="00376012"/>
    <w:rsid w:val="003773D8"/>
    <w:rsid w:val="003A78F7"/>
    <w:rsid w:val="003C79E3"/>
    <w:rsid w:val="003D2178"/>
    <w:rsid w:val="003D789F"/>
    <w:rsid w:val="003E6025"/>
    <w:rsid w:val="00402E34"/>
    <w:rsid w:val="00407107"/>
    <w:rsid w:val="00412DE0"/>
    <w:rsid w:val="004139D3"/>
    <w:rsid w:val="004150B8"/>
    <w:rsid w:val="00417175"/>
    <w:rsid w:val="0043376E"/>
    <w:rsid w:val="0043704F"/>
    <w:rsid w:val="00437EB9"/>
    <w:rsid w:val="004701BB"/>
    <w:rsid w:val="00470316"/>
    <w:rsid w:val="00471D42"/>
    <w:rsid w:val="00476C26"/>
    <w:rsid w:val="0048786C"/>
    <w:rsid w:val="0048790C"/>
    <w:rsid w:val="004948F7"/>
    <w:rsid w:val="004C046C"/>
    <w:rsid w:val="004C3A92"/>
    <w:rsid w:val="004D6CC8"/>
    <w:rsid w:val="004E0944"/>
    <w:rsid w:val="004F2F89"/>
    <w:rsid w:val="004F54F7"/>
    <w:rsid w:val="005018D9"/>
    <w:rsid w:val="00503998"/>
    <w:rsid w:val="00511780"/>
    <w:rsid w:val="005173E9"/>
    <w:rsid w:val="00524B43"/>
    <w:rsid w:val="0052568F"/>
    <w:rsid w:val="00526E2D"/>
    <w:rsid w:val="00531F94"/>
    <w:rsid w:val="00554E8E"/>
    <w:rsid w:val="00554FB8"/>
    <w:rsid w:val="00563C6B"/>
    <w:rsid w:val="00566378"/>
    <w:rsid w:val="005670AA"/>
    <w:rsid w:val="005758F0"/>
    <w:rsid w:val="00587EFD"/>
    <w:rsid w:val="00593DDA"/>
    <w:rsid w:val="005A07C1"/>
    <w:rsid w:val="005A48E8"/>
    <w:rsid w:val="005B4AE8"/>
    <w:rsid w:val="005C2721"/>
    <w:rsid w:val="005C2CC7"/>
    <w:rsid w:val="005D47F0"/>
    <w:rsid w:val="005F34EE"/>
    <w:rsid w:val="00613AE6"/>
    <w:rsid w:val="00616647"/>
    <w:rsid w:val="00627AFB"/>
    <w:rsid w:val="00632D50"/>
    <w:rsid w:val="006378B3"/>
    <w:rsid w:val="006447EC"/>
    <w:rsid w:val="0064506D"/>
    <w:rsid w:val="00655A51"/>
    <w:rsid w:val="00660561"/>
    <w:rsid w:val="00694D34"/>
    <w:rsid w:val="006966A0"/>
    <w:rsid w:val="006B171E"/>
    <w:rsid w:val="006B1A51"/>
    <w:rsid w:val="006B73F7"/>
    <w:rsid w:val="006C1445"/>
    <w:rsid w:val="006C4F5C"/>
    <w:rsid w:val="006C59E2"/>
    <w:rsid w:val="006C6763"/>
    <w:rsid w:val="006D12A6"/>
    <w:rsid w:val="00700533"/>
    <w:rsid w:val="00707791"/>
    <w:rsid w:val="00712366"/>
    <w:rsid w:val="00720D9B"/>
    <w:rsid w:val="00721070"/>
    <w:rsid w:val="007306DF"/>
    <w:rsid w:val="00750E0C"/>
    <w:rsid w:val="00757591"/>
    <w:rsid w:val="0077444D"/>
    <w:rsid w:val="0078709E"/>
    <w:rsid w:val="00793F86"/>
    <w:rsid w:val="007A2D7E"/>
    <w:rsid w:val="007A68FF"/>
    <w:rsid w:val="007A7045"/>
    <w:rsid w:val="007B587D"/>
    <w:rsid w:val="007C6EA3"/>
    <w:rsid w:val="007F561F"/>
    <w:rsid w:val="007F6083"/>
    <w:rsid w:val="00815949"/>
    <w:rsid w:val="00826426"/>
    <w:rsid w:val="00826A41"/>
    <w:rsid w:val="00830D9C"/>
    <w:rsid w:val="00836A09"/>
    <w:rsid w:val="00845EB1"/>
    <w:rsid w:val="008500A7"/>
    <w:rsid w:val="0085268F"/>
    <w:rsid w:val="00852D1C"/>
    <w:rsid w:val="0085343B"/>
    <w:rsid w:val="00853D84"/>
    <w:rsid w:val="00864582"/>
    <w:rsid w:val="00873B22"/>
    <w:rsid w:val="008A42B7"/>
    <w:rsid w:val="008A5E01"/>
    <w:rsid w:val="008C2B81"/>
    <w:rsid w:val="008C3C7C"/>
    <w:rsid w:val="008D160A"/>
    <w:rsid w:val="008D7346"/>
    <w:rsid w:val="008F583B"/>
    <w:rsid w:val="008F733D"/>
    <w:rsid w:val="00902CE2"/>
    <w:rsid w:val="00911E2F"/>
    <w:rsid w:val="00917F10"/>
    <w:rsid w:val="009407D5"/>
    <w:rsid w:val="00944C9C"/>
    <w:rsid w:val="00956F47"/>
    <w:rsid w:val="009601C2"/>
    <w:rsid w:val="00961E99"/>
    <w:rsid w:val="00963877"/>
    <w:rsid w:val="0096750A"/>
    <w:rsid w:val="009716D6"/>
    <w:rsid w:val="00974970"/>
    <w:rsid w:val="009917B3"/>
    <w:rsid w:val="00996478"/>
    <w:rsid w:val="009C326C"/>
    <w:rsid w:val="009C40EB"/>
    <w:rsid w:val="009C4E26"/>
    <w:rsid w:val="009C797B"/>
    <w:rsid w:val="009D0C91"/>
    <w:rsid w:val="009D74A8"/>
    <w:rsid w:val="009E69A9"/>
    <w:rsid w:val="00A05256"/>
    <w:rsid w:val="00A17883"/>
    <w:rsid w:val="00A234E1"/>
    <w:rsid w:val="00A36843"/>
    <w:rsid w:val="00A37263"/>
    <w:rsid w:val="00A516A8"/>
    <w:rsid w:val="00A70B2C"/>
    <w:rsid w:val="00A70C04"/>
    <w:rsid w:val="00A71AC4"/>
    <w:rsid w:val="00A73451"/>
    <w:rsid w:val="00A7681E"/>
    <w:rsid w:val="00AA294A"/>
    <w:rsid w:val="00AB0B1E"/>
    <w:rsid w:val="00AB17D1"/>
    <w:rsid w:val="00AB5628"/>
    <w:rsid w:val="00AC09B8"/>
    <w:rsid w:val="00AC3709"/>
    <w:rsid w:val="00AE64E4"/>
    <w:rsid w:val="00AF349C"/>
    <w:rsid w:val="00AF7300"/>
    <w:rsid w:val="00B00E0F"/>
    <w:rsid w:val="00B17C78"/>
    <w:rsid w:val="00B17D53"/>
    <w:rsid w:val="00B21115"/>
    <w:rsid w:val="00B25C33"/>
    <w:rsid w:val="00B278BF"/>
    <w:rsid w:val="00B545CD"/>
    <w:rsid w:val="00B57DFE"/>
    <w:rsid w:val="00B92170"/>
    <w:rsid w:val="00BB0FFE"/>
    <w:rsid w:val="00BD0F57"/>
    <w:rsid w:val="00BE1F05"/>
    <w:rsid w:val="00BE31A9"/>
    <w:rsid w:val="00C1791B"/>
    <w:rsid w:val="00C22B17"/>
    <w:rsid w:val="00C25431"/>
    <w:rsid w:val="00C34A69"/>
    <w:rsid w:val="00C4303E"/>
    <w:rsid w:val="00C57CE5"/>
    <w:rsid w:val="00C73E5A"/>
    <w:rsid w:val="00C8100F"/>
    <w:rsid w:val="00C87F81"/>
    <w:rsid w:val="00C96FD7"/>
    <w:rsid w:val="00CA3241"/>
    <w:rsid w:val="00CA3299"/>
    <w:rsid w:val="00CA54E0"/>
    <w:rsid w:val="00CB4D48"/>
    <w:rsid w:val="00CC120E"/>
    <w:rsid w:val="00CC1CF7"/>
    <w:rsid w:val="00D07A1D"/>
    <w:rsid w:val="00D27A5D"/>
    <w:rsid w:val="00D33335"/>
    <w:rsid w:val="00D361C0"/>
    <w:rsid w:val="00D625C5"/>
    <w:rsid w:val="00D6281B"/>
    <w:rsid w:val="00D73FEA"/>
    <w:rsid w:val="00D82FFE"/>
    <w:rsid w:val="00D86449"/>
    <w:rsid w:val="00D97DF7"/>
    <w:rsid w:val="00DA1C68"/>
    <w:rsid w:val="00DA5FFD"/>
    <w:rsid w:val="00DB4233"/>
    <w:rsid w:val="00DB78CD"/>
    <w:rsid w:val="00DC36DA"/>
    <w:rsid w:val="00DD5C57"/>
    <w:rsid w:val="00DE6DEC"/>
    <w:rsid w:val="00DE7685"/>
    <w:rsid w:val="00E112A4"/>
    <w:rsid w:val="00E15E2E"/>
    <w:rsid w:val="00E22AA9"/>
    <w:rsid w:val="00E24050"/>
    <w:rsid w:val="00E27834"/>
    <w:rsid w:val="00E46697"/>
    <w:rsid w:val="00E57E8F"/>
    <w:rsid w:val="00E8310C"/>
    <w:rsid w:val="00E83406"/>
    <w:rsid w:val="00E94F8E"/>
    <w:rsid w:val="00EA7058"/>
    <w:rsid w:val="00EB4F5E"/>
    <w:rsid w:val="00EC6D73"/>
    <w:rsid w:val="00EE2292"/>
    <w:rsid w:val="00EE3EE8"/>
    <w:rsid w:val="00EE4649"/>
    <w:rsid w:val="00EF3AE7"/>
    <w:rsid w:val="00F0715C"/>
    <w:rsid w:val="00F1216D"/>
    <w:rsid w:val="00F211B8"/>
    <w:rsid w:val="00F21FA9"/>
    <w:rsid w:val="00F27377"/>
    <w:rsid w:val="00F304C7"/>
    <w:rsid w:val="00F455EC"/>
    <w:rsid w:val="00F507BC"/>
    <w:rsid w:val="00F568D1"/>
    <w:rsid w:val="00F653BF"/>
    <w:rsid w:val="00F723B9"/>
    <w:rsid w:val="00F856A6"/>
    <w:rsid w:val="00FA3918"/>
    <w:rsid w:val="00FB02D0"/>
    <w:rsid w:val="00FC0FFA"/>
    <w:rsid w:val="00FE1F95"/>
    <w:rsid w:val="00FE53F3"/>
    <w:rsid w:val="00FF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F83C"/>
  <w15:chartTrackingRefBased/>
  <w15:docId w15:val="{11DD45FB-D8D2-45EE-AF1C-8C722508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87EFD"/>
  </w:style>
  <w:style w:type="paragraph" w:styleId="Pealkiri2">
    <w:name w:val="heading 2"/>
    <w:basedOn w:val="Normaallaad"/>
    <w:link w:val="Pealkiri2Mrk"/>
    <w:uiPriority w:val="9"/>
    <w:qFormat/>
    <w:rsid w:val="00525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750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750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5173E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73E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73E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173E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173E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1C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C1791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1791B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52568F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Redaktsioon">
    <w:name w:val="Revision"/>
    <w:hidden/>
    <w:uiPriority w:val="99"/>
    <w:semiHidden/>
    <w:rsid w:val="006447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D57E4-8284-4E30-8FBC-79219E82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443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Pirjo Turk</dc:creator>
  <cp:keywords/>
  <dc:description/>
  <cp:lastModifiedBy>Kärt Voor</cp:lastModifiedBy>
  <cp:revision>9</cp:revision>
  <dcterms:created xsi:type="dcterms:W3CDTF">2024-06-13T09:47:00Z</dcterms:created>
  <dcterms:modified xsi:type="dcterms:W3CDTF">2024-06-20T08:55:00Z</dcterms:modified>
</cp:coreProperties>
</file>